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E789C4B" w:rsidR="009A4EA9" w:rsidRPr="00156D62" w:rsidRDefault="00C244DC" w:rsidP="00077776">
      <w:pPr>
        <w:pStyle w:val="Nagwek1"/>
        <w:shd w:val="clear" w:color="auto" w:fill="C6D9F1" w:themeFill="text2" w:themeFillTint="33"/>
        <w:tabs>
          <w:tab w:val="left" w:pos="6950"/>
        </w:tabs>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077776">
        <w:rPr>
          <w:rFonts w:cstheme="minorHAnsi"/>
          <w:color w:val="000000" w:themeColor="text1"/>
          <w:sz w:val="20"/>
          <w:szCs w:val="20"/>
        </w:rPr>
        <w:t xml:space="preserve"> </w:t>
      </w:r>
      <w:r w:rsidR="00077776" w:rsidRPr="00077776">
        <w:rPr>
          <w:rFonts w:cstheme="minorHAnsi"/>
          <w:color w:val="000000" w:themeColor="text1"/>
          <w:sz w:val="20"/>
          <w:szCs w:val="20"/>
        </w:rPr>
        <w:t>POST/DYS/OLD/GZ/02401/2025</w:t>
      </w:r>
      <w:r w:rsidR="00077776">
        <w:rPr>
          <w:rFonts w:cstheme="minorHAnsi"/>
          <w:color w:val="000000" w:themeColor="text1"/>
          <w:sz w:val="20"/>
          <w:szCs w:val="20"/>
        </w:rPr>
        <w:t xml:space="preserve"> cz 5</w:t>
      </w:r>
      <w:bookmarkStart w:id="2" w:name="_GoBack"/>
      <w:bookmarkEnd w:id="2"/>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23030ADE" w14:textId="2484B618" w:rsidR="00ED239F" w:rsidRPr="007457F5" w:rsidRDefault="00ED239F" w:rsidP="00E90C02">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490A97">
        <w:rPr>
          <w:rFonts w:asciiTheme="minorHAnsi" w:hAnsiTheme="minorHAnsi" w:cstheme="minorHAnsi"/>
          <w:b/>
          <w:sz w:val="20"/>
          <w:u w:val="single"/>
        </w:rPr>
        <w:t xml:space="preserve">RE </w:t>
      </w:r>
      <w:r w:rsidR="00181AD3">
        <w:rPr>
          <w:rFonts w:asciiTheme="minorHAnsi" w:hAnsiTheme="minorHAnsi" w:cstheme="minorHAnsi"/>
          <w:b/>
          <w:sz w:val="20"/>
          <w:u w:val="single"/>
        </w:rPr>
        <w:t>Bełchatów</w:t>
      </w:r>
      <w:r w:rsidR="00F04407" w:rsidRPr="00F04407">
        <w:rPr>
          <w:rFonts w:asciiTheme="minorHAnsi" w:hAnsiTheme="minorHAnsi" w:cstheme="minorHAnsi"/>
          <w:b/>
          <w:sz w:val="20"/>
          <w:u w:val="single"/>
        </w:rPr>
        <w:t xml:space="preserve"> </w:t>
      </w:r>
      <w:r w:rsidR="00C008DB" w:rsidRPr="00490A97">
        <w:rPr>
          <w:rFonts w:asciiTheme="minorHAnsi" w:hAnsiTheme="minorHAnsi" w:cstheme="minorHAnsi"/>
          <w:b/>
          <w:sz w:val="20"/>
        </w:rPr>
        <w:t xml:space="preserve"> </w:t>
      </w:r>
      <w:r w:rsidR="00DB55E3" w:rsidRPr="00ED53BB">
        <w:rPr>
          <w:rFonts w:asciiTheme="minorHAnsi" w:hAnsiTheme="minorHAnsi" w:cstheme="minorHAnsi"/>
          <w:sz w:val="20"/>
        </w:rPr>
        <w:t>dla zadania pn.</w:t>
      </w:r>
      <w:r w:rsidR="00DB55E3" w:rsidRPr="00DB55E3">
        <w:rPr>
          <w:rFonts w:asciiTheme="minorHAnsi" w:hAnsiTheme="minorHAnsi" w:cstheme="minorHAnsi"/>
          <w:b/>
          <w:sz w:val="20"/>
          <w:u w:val="single"/>
        </w:rPr>
        <w:t xml:space="preserve"> „</w:t>
      </w:r>
      <w:r w:rsidR="00181AD3" w:rsidRPr="00181AD3">
        <w:rPr>
          <w:rFonts w:asciiTheme="minorHAnsi" w:hAnsiTheme="minorHAnsi" w:cstheme="minorHAnsi"/>
          <w:b/>
          <w:sz w:val="20"/>
          <w:u w:val="single"/>
        </w:rPr>
        <w:t>Budowa i rozbiórka linii nN i SN w miejscowości Józefina, Trakt Puszczański, gm. Szczerców</w:t>
      </w:r>
      <w:r w:rsidR="00B226C8" w:rsidRPr="007457F5">
        <w:rPr>
          <w:rFonts w:asciiTheme="minorHAnsi" w:hAnsiTheme="minorHAnsi" w:cstheme="minorHAnsi"/>
          <w:b/>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zgodnie z załącznikiem nr</w:t>
      </w:r>
      <w:r w:rsidR="00652603" w:rsidRPr="007457F5">
        <w:rPr>
          <w:rFonts w:asciiTheme="minorHAnsi" w:hAnsiTheme="minorHAnsi" w:cstheme="minorHAnsi"/>
          <w:b/>
          <w:sz w:val="20"/>
        </w:rPr>
        <w:t xml:space="preserve"> 1.7 do SWZ</w:t>
      </w:r>
      <w:r w:rsidRPr="007457F5">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0CAAC999" w:rsidR="00ED239F" w:rsidRPr="00403502" w:rsidRDefault="00181AD3" w:rsidP="00ED239F">
      <w:pPr>
        <w:pStyle w:val="Akapitzlist"/>
        <w:spacing w:before="120" w:line="276" w:lineRule="auto"/>
        <w:ind w:left="284"/>
        <w:outlineLvl w:val="0"/>
        <w:rPr>
          <w:rFonts w:ascii="Calibri" w:hAnsi="Calibri" w:cs="Calibri"/>
          <w:sz w:val="20"/>
        </w:rPr>
      </w:pPr>
      <w:r w:rsidRPr="00181AD3">
        <w:rPr>
          <w:rFonts w:ascii="Calibri" w:hAnsi="Calibri" w:cs="Calibri"/>
          <w:b/>
          <w:sz w:val="20"/>
          <w:u w:val="single"/>
        </w:rPr>
        <w:t>24 miesiące</w:t>
      </w:r>
      <w:r w:rsidR="001170F6">
        <w:rPr>
          <w:rFonts w:ascii="Calibri" w:hAnsi="Calibri" w:cs="Calibri"/>
          <w:b/>
          <w:sz w:val="20"/>
          <w:u w:val="single"/>
        </w:rPr>
        <w:t xml:space="preserve"> </w:t>
      </w:r>
      <w:r w:rsidR="00403502" w:rsidRPr="00403502">
        <w:rPr>
          <w:rFonts w:ascii="Calibri" w:hAnsi="Calibri" w:cs="Calibri"/>
          <w:sz w:val="20"/>
        </w:rPr>
        <w:t>od dnia podpisania umowy</w:t>
      </w:r>
      <w:r w:rsidR="00ED239F" w:rsidRPr="00403502">
        <w:rPr>
          <w:rFonts w:ascii="Calibri" w:hAnsi="Calibri" w:cs="Calibri"/>
          <w:sz w:val="20"/>
        </w:rPr>
        <w:t>.</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w:t>
      </w:r>
      <w:r>
        <w:rPr>
          <w:rFonts w:asciiTheme="minorHAnsi" w:hAnsiTheme="minorHAnsi" w:cstheme="minorHAnsi"/>
          <w:sz w:val="20"/>
        </w:rPr>
        <w:lastRenderedPageBreak/>
        <w:t>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ktowej, 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1.4 – Wzór porozumienia o ustanowienie nieodpłatnej służebności przesyłu</w:t>
      </w:r>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1.5  – Wzór porozumienia o ustanowienie odpłatnej służebności przesyłu</w:t>
      </w:r>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B97E99A" w:rsidR="00ED239F"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p>
    <w:p w14:paraId="2961A83B" w14:textId="30AC573A" w:rsidR="0068677C" w:rsidRDefault="0068677C" w:rsidP="00ED239F">
      <w:pPr>
        <w:rPr>
          <w:rFonts w:asciiTheme="minorHAnsi" w:hAnsiTheme="minorHAnsi" w:cstheme="minorHAnsi"/>
          <w:sz w:val="20"/>
        </w:rPr>
      </w:pPr>
      <w:r>
        <w:rPr>
          <w:rFonts w:asciiTheme="minorHAnsi" w:hAnsiTheme="minorHAnsi" w:cstheme="minorHAnsi"/>
          <w:sz w:val="20"/>
        </w:rPr>
        <w:t>Załącznik nr 1.8 – Mapka</w:t>
      </w:r>
      <w:r w:rsidR="001A7694" w:rsidRPr="0082551D">
        <w:rPr>
          <w:rFonts w:asciiTheme="minorHAnsi" w:hAnsiTheme="minorHAnsi" w:cstheme="minorHAnsi"/>
          <w:sz w:val="20"/>
        </w:rPr>
        <w:t xml:space="preserve"> podglą</w:t>
      </w:r>
      <w:r>
        <w:rPr>
          <w:rFonts w:asciiTheme="minorHAnsi" w:hAnsiTheme="minorHAnsi" w:cstheme="minorHAnsi"/>
          <w:sz w:val="20"/>
        </w:rPr>
        <w:t>dowa</w:t>
      </w:r>
      <w:r w:rsidRPr="0068677C">
        <w:rPr>
          <w:rFonts w:asciiTheme="minorHAnsi" w:hAnsiTheme="minorHAnsi" w:cstheme="minorHAnsi"/>
          <w:sz w:val="20"/>
        </w:rPr>
        <w:t xml:space="preserve"> </w:t>
      </w:r>
    </w:p>
    <w:p w14:paraId="513363F2" w14:textId="38EFC819"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77777777"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7777777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77777777"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Wzór porozumienia o ustanowienie nieodpłatnej służebności przesyłu</w:t>
      </w:r>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3DBC418F"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245B93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6EEF2D3E" w14:textId="77777777" w:rsidR="00ED239F" w:rsidRPr="00037857" w:rsidRDefault="00ED239F" w:rsidP="00ED239F">
      <w:pPr>
        <w:rPr>
          <w:rFonts w:asciiTheme="minorHAnsi" w:hAnsiTheme="minorHAnsi" w:cstheme="minorHAnsi"/>
          <w:sz w:val="20"/>
        </w:rPr>
      </w:pPr>
    </w:p>
    <w:p w14:paraId="68A7A8AB" w14:textId="77777777" w:rsidR="00ED239F" w:rsidRPr="00037857" w:rsidRDefault="00ED239F" w:rsidP="00ED239F">
      <w:pPr>
        <w:rPr>
          <w:rFonts w:asciiTheme="minorHAnsi" w:hAnsiTheme="minorHAnsi" w:cstheme="minorHAnsi"/>
          <w:sz w:val="20"/>
        </w:rPr>
      </w:pPr>
    </w:p>
    <w:p w14:paraId="02FE9FC9" w14:textId="77777777" w:rsidR="00ED239F" w:rsidRPr="00037857" w:rsidRDefault="00ED239F" w:rsidP="00ED239F">
      <w:pPr>
        <w:rPr>
          <w:rFonts w:asciiTheme="minorHAnsi" w:hAnsiTheme="minorHAnsi" w:cstheme="minorHAnsi"/>
          <w:sz w:val="20"/>
        </w:rPr>
      </w:pPr>
    </w:p>
    <w:p w14:paraId="7D449890" w14:textId="77777777" w:rsidR="00ED239F" w:rsidRPr="00037857" w:rsidRDefault="00ED239F" w:rsidP="00ED239F">
      <w:pPr>
        <w:spacing w:after="200" w:line="276" w:lineRule="auto"/>
        <w:jc w:val="left"/>
        <w:rPr>
          <w:rFonts w:asciiTheme="minorHAnsi" w:eastAsiaTheme="minorHAnsi" w:hAnsiTheme="minorHAnsi" w:cstheme="minorBidi"/>
          <w:szCs w:val="22"/>
        </w:rPr>
      </w:pPr>
    </w:p>
    <w:p w14:paraId="4B9DD582" w14:textId="77777777" w:rsidR="00ED239F" w:rsidRDefault="00ED239F" w:rsidP="00ED239F">
      <w:pPr>
        <w:rPr>
          <w:rFonts w:asciiTheme="minorHAnsi" w:hAnsiTheme="minorHAnsi" w:cstheme="minorHAnsi"/>
          <w:b/>
          <w:sz w:val="20"/>
        </w:rPr>
      </w:pPr>
    </w:p>
    <w:p w14:paraId="0114BD1D" w14:textId="77777777" w:rsidR="00ED239F" w:rsidRDefault="00ED239F" w:rsidP="00ED239F">
      <w:pPr>
        <w:rPr>
          <w:rFonts w:asciiTheme="minorHAnsi" w:hAnsiTheme="minorHAnsi" w:cstheme="minorHAnsi"/>
          <w:b/>
          <w:sz w:val="20"/>
        </w:rPr>
      </w:pPr>
    </w:p>
    <w:p w14:paraId="13A7AFB2" w14:textId="77777777" w:rsidR="00ED239F" w:rsidRDefault="00ED239F" w:rsidP="00ED239F">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230BEEF2" w14:textId="77777777"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ED1AB" w14:textId="77777777" w:rsidR="00AB5E51" w:rsidRDefault="00AB5E51" w:rsidP="004A302B">
      <w:pPr>
        <w:spacing w:line="240" w:lineRule="auto"/>
      </w:pPr>
      <w:r>
        <w:separator/>
      </w:r>
    </w:p>
  </w:endnote>
  <w:endnote w:type="continuationSeparator" w:id="0">
    <w:p w14:paraId="7E70871F" w14:textId="77777777" w:rsidR="00AB5E51" w:rsidRDefault="00AB5E5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744556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77776">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77776">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13947" w14:textId="77777777" w:rsidR="00AB5E51" w:rsidRDefault="00AB5E51" w:rsidP="004A302B">
      <w:pPr>
        <w:spacing w:line="240" w:lineRule="auto"/>
      </w:pPr>
      <w:r>
        <w:separator/>
      </w:r>
    </w:p>
  </w:footnote>
  <w:footnote w:type="continuationSeparator" w:id="0">
    <w:p w14:paraId="0661A70E" w14:textId="77777777" w:rsidR="00AB5E51" w:rsidRDefault="00AB5E51"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1A00EEA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3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77776"/>
    <w:rsid w:val="0008002B"/>
    <w:rsid w:val="00080BE1"/>
    <w:rsid w:val="00080F94"/>
    <w:rsid w:val="000821AF"/>
    <w:rsid w:val="00082C2E"/>
    <w:rsid w:val="00083F05"/>
    <w:rsid w:val="00084857"/>
    <w:rsid w:val="0008582E"/>
    <w:rsid w:val="00086905"/>
    <w:rsid w:val="00086D98"/>
    <w:rsid w:val="00090541"/>
    <w:rsid w:val="00092A66"/>
    <w:rsid w:val="00094DCE"/>
    <w:rsid w:val="0009533D"/>
    <w:rsid w:val="00096F2D"/>
    <w:rsid w:val="00097236"/>
    <w:rsid w:val="000A01C0"/>
    <w:rsid w:val="000A072E"/>
    <w:rsid w:val="000A2EBE"/>
    <w:rsid w:val="000A31C6"/>
    <w:rsid w:val="000A38FC"/>
    <w:rsid w:val="000A4621"/>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50A"/>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83"/>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5FC"/>
    <w:rsid w:val="001116B5"/>
    <w:rsid w:val="00112269"/>
    <w:rsid w:val="00112825"/>
    <w:rsid w:val="00116321"/>
    <w:rsid w:val="001170F6"/>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1AD3"/>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694"/>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100"/>
    <w:rsid w:val="00203292"/>
    <w:rsid w:val="00203373"/>
    <w:rsid w:val="00203C4B"/>
    <w:rsid w:val="00204C16"/>
    <w:rsid w:val="0020505A"/>
    <w:rsid w:val="002073F1"/>
    <w:rsid w:val="00211C1B"/>
    <w:rsid w:val="002124EA"/>
    <w:rsid w:val="00214352"/>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01C"/>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4AD"/>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859"/>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C"/>
    <w:rsid w:val="003F6611"/>
    <w:rsid w:val="003F6C86"/>
    <w:rsid w:val="003F702A"/>
    <w:rsid w:val="00402D6C"/>
    <w:rsid w:val="00403077"/>
    <w:rsid w:val="00403502"/>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5618"/>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0A97"/>
    <w:rsid w:val="004910E3"/>
    <w:rsid w:val="00491142"/>
    <w:rsid w:val="00491705"/>
    <w:rsid w:val="00491DF0"/>
    <w:rsid w:val="00491E3A"/>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C6B45"/>
    <w:rsid w:val="004D00F1"/>
    <w:rsid w:val="004D133C"/>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204"/>
    <w:rsid w:val="004F66B9"/>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692F"/>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36EC"/>
    <w:rsid w:val="005C489F"/>
    <w:rsid w:val="005C497A"/>
    <w:rsid w:val="005C58F1"/>
    <w:rsid w:val="005C68E6"/>
    <w:rsid w:val="005C6FDB"/>
    <w:rsid w:val="005C72F1"/>
    <w:rsid w:val="005C7DC0"/>
    <w:rsid w:val="005D06F2"/>
    <w:rsid w:val="005D07E4"/>
    <w:rsid w:val="005D264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3394"/>
    <w:rsid w:val="00685B7C"/>
    <w:rsid w:val="0068638D"/>
    <w:rsid w:val="0068677C"/>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27C4C"/>
    <w:rsid w:val="007304DE"/>
    <w:rsid w:val="00730560"/>
    <w:rsid w:val="00730FB0"/>
    <w:rsid w:val="00731E14"/>
    <w:rsid w:val="007328FA"/>
    <w:rsid w:val="00734385"/>
    <w:rsid w:val="00737EE5"/>
    <w:rsid w:val="00741AF7"/>
    <w:rsid w:val="00742E71"/>
    <w:rsid w:val="00743EAC"/>
    <w:rsid w:val="00744148"/>
    <w:rsid w:val="007451B6"/>
    <w:rsid w:val="007457F5"/>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063"/>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598"/>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5E3B"/>
    <w:rsid w:val="00865F25"/>
    <w:rsid w:val="00867C48"/>
    <w:rsid w:val="008700D0"/>
    <w:rsid w:val="00870916"/>
    <w:rsid w:val="0087290E"/>
    <w:rsid w:val="0087310E"/>
    <w:rsid w:val="00876028"/>
    <w:rsid w:val="00876BC6"/>
    <w:rsid w:val="0087768A"/>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750"/>
    <w:rsid w:val="00955B2D"/>
    <w:rsid w:val="00956311"/>
    <w:rsid w:val="009609DC"/>
    <w:rsid w:val="009613E2"/>
    <w:rsid w:val="00964788"/>
    <w:rsid w:val="009648AE"/>
    <w:rsid w:val="00964A1F"/>
    <w:rsid w:val="00964E5B"/>
    <w:rsid w:val="009652C4"/>
    <w:rsid w:val="009653CD"/>
    <w:rsid w:val="00967011"/>
    <w:rsid w:val="00967132"/>
    <w:rsid w:val="00970418"/>
    <w:rsid w:val="0097073C"/>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4E9"/>
    <w:rsid w:val="009E3AE6"/>
    <w:rsid w:val="009E50F7"/>
    <w:rsid w:val="009E5331"/>
    <w:rsid w:val="009E5CD6"/>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11A0"/>
    <w:rsid w:val="00A12FBB"/>
    <w:rsid w:val="00A138C2"/>
    <w:rsid w:val="00A13B95"/>
    <w:rsid w:val="00A13BD2"/>
    <w:rsid w:val="00A14EEF"/>
    <w:rsid w:val="00A15944"/>
    <w:rsid w:val="00A15C48"/>
    <w:rsid w:val="00A16E26"/>
    <w:rsid w:val="00A17C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06E"/>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5E51"/>
    <w:rsid w:val="00AB62CD"/>
    <w:rsid w:val="00AB68B1"/>
    <w:rsid w:val="00AB6A7B"/>
    <w:rsid w:val="00AB6DE4"/>
    <w:rsid w:val="00AB6F87"/>
    <w:rsid w:val="00AB7C26"/>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C30"/>
    <w:rsid w:val="00B06E16"/>
    <w:rsid w:val="00B06EE1"/>
    <w:rsid w:val="00B074C6"/>
    <w:rsid w:val="00B0761B"/>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4B99"/>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FA3"/>
    <w:rsid w:val="00B83212"/>
    <w:rsid w:val="00B8478F"/>
    <w:rsid w:val="00B85E16"/>
    <w:rsid w:val="00B86C4B"/>
    <w:rsid w:val="00B871B6"/>
    <w:rsid w:val="00B875B6"/>
    <w:rsid w:val="00B92C3B"/>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97"/>
    <w:rsid w:val="00C047A3"/>
    <w:rsid w:val="00C048D7"/>
    <w:rsid w:val="00C049A1"/>
    <w:rsid w:val="00C05618"/>
    <w:rsid w:val="00C056A6"/>
    <w:rsid w:val="00C069E8"/>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1D2"/>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5265"/>
    <w:rsid w:val="00D374E7"/>
    <w:rsid w:val="00D41914"/>
    <w:rsid w:val="00D42C86"/>
    <w:rsid w:val="00D42F0B"/>
    <w:rsid w:val="00D42FAF"/>
    <w:rsid w:val="00D4550A"/>
    <w:rsid w:val="00D46A1C"/>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1D1"/>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E3"/>
    <w:rsid w:val="00DB5B6D"/>
    <w:rsid w:val="00DB7B88"/>
    <w:rsid w:val="00DC051A"/>
    <w:rsid w:val="00DC0FD4"/>
    <w:rsid w:val="00DC15C7"/>
    <w:rsid w:val="00DC251C"/>
    <w:rsid w:val="00DC2816"/>
    <w:rsid w:val="00DC3FA0"/>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5CDE"/>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424"/>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CC1"/>
    <w:rsid w:val="00E90C02"/>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3E21"/>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BB"/>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02524"/>
    <w:rsid w:val="00F0440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C00"/>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176"/>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1D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5 do SWZ - opis przedmiotu zamówienia.docx</dmsv2BaseFileName>
    <dmsv2BaseDisplayName xmlns="http://schemas.microsoft.com/sharepoint/v3">Załącznik nr 1 cz 5 do SWZ - opis przedmiotu zamówienia</dmsv2BaseDisplayName>
    <dmsv2SWPP2ObjectNumber xmlns="http://schemas.microsoft.com/sharepoint/v3">POST/DYS/OLD/GZ/02401/2025                        </dmsv2SWPP2ObjectNumber>
    <dmsv2SWPP2SumMD5 xmlns="http://schemas.microsoft.com/sharepoint/v3">a048770c18ef3e11352bad61b4e9eca7</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22789978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XD3KHSRJV2AP-496110365-19922</_dlc_DocId>
    <_dlc_DocIdUrl xmlns="a19cb1c7-c5c7-46d4-85ae-d83685407bba">
      <Url>https://swpp2.dms.gkpge.pl/sites/38/_layouts/15/DocIdRedir.aspx?ID=XD3KHSRJV2AP-496110365-19922</Url>
      <Description>XD3KHSRJV2AP-496110365-19922</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B808EDE5-82A1-49EA-8346-5EFD4F955F34}"/>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08272D-3AA9-4247-BF24-E58E222A4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18</Pages>
  <Words>5244</Words>
  <Characters>31470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100</cp:revision>
  <cp:lastPrinted>2021-02-26T13:14:00Z</cp:lastPrinted>
  <dcterms:created xsi:type="dcterms:W3CDTF">2024-12-03T12:37:00Z</dcterms:created>
  <dcterms:modified xsi:type="dcterms:W3CDTF">2025-06-25T11:46:00Z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e04be4f1-203f-4853-b693-efe22be2190a</vt:lpwstr>
  </property>
</Properties>
</file>